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3:25: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D93CCA" w:rsidRPr="002D4CDB" w:rsidRDefault="00D93CCA" w:rsidP="00B4260D">
            <w:pPr>
              <w:rPr>
                <w:rFonts w:asciiTheme="minorHAnsi" w:hAnsiTheme="minorHAnsi" w:cstheme="minorHAnsi"/>
                <w:i/>
                <w:color w:val="0000FF"/>
                <w:sz w:val="18"/>
                <w:szCs w:val="18"/>
              </w:rPr>
            </w:pPr>
            <w:ins w:id="1" w:author="Pečová, Renáta" w:date="2016-02-17T13:26: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3:26:00Z"/>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D93CCA" w:rsidRPr="002D4CDB" w:rsidRDefault="00D93CCA" w:rsidP="00DA7335">
            <w:pPr>
              <w:rPr>
                <w:rFonts w:asciiTheme="minorHAnsi" w:hAnsiTheme="minorHAnsi" w:cstheme="minorHAnsi"/>
                <w:i/>
                <w:color w:val="0000FF"/>
                <w:sz w:val="18"/>
                <w:szCs w:val="18"/>
              </w:rPr>
            </w:pPr>
            <w:ins w:id="3" w:author="Pečová, Renáta" w:date="2016-02-17T13:26: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8C0A8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C0A8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C0A82" w:rsidRDefault="006F4B96" w:rsidP="008C0A82">
            <w:pPr>
              <w:pStyle w:val="Odsekzoznamu"/>
              <w:numPr>
                <w:ilvl w:val="0"/>
                <w:numId w:val="6"/>
              </w:numPr>
              <w:ind w:left="313" w:hanging="284"/>
              <w:rPr>
                <w:rFonts w:ascii="Calibri" w:hAnsi="Calibri" w:cs="Calibri"/>
                <w:i/>
                <w:color w:val="0000FF"/>
                <w:sz w:val="18"/>
                <w:szCs w:val="18"/>
              </w:rPr>
            </w:pPr>
            <w:r w:rsidRPr="008C0A82">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C0A82">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C0A8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C0A82">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C0A82">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C0A82">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C0A82">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C0A82">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C0A82">
            <w:pPr>
              <w:spacing w:after="60"/>
              <w:rPr>
                <w:rFonts w:asciiTheme="minorHAnsi" w:hAnsiTheme="minorHAnsi" w:cstheme="minorHAnsi"/>
                <w:sz w:val="18"/>
                <w:szCs w:val="18"/>
              </w:rPr>
            </w:pPr>
            <w:r w:rsidRPr="008C0A8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ako začiatok realizácie hlavnej aktivity t.j. celého projektu a ukončenie poslednej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C0A82">
              <w:rPr>
                <w:rFonts w:asciiTheme="minorHAnsi" w:hAnsiTheme="minorHAnsi" w:cstheme="minorHAnsi"/>
                <w:i/>
                <w:sz w:val="18"/>
                <w:szCs w:val="18"/>
              </w:rPr>
              <w:t>(</w:t>
            </w:r>
            <w:r w:rsidRPr="008C0A82">
              <w:rPr>
                <w:rFonts w:asciiTheme="minorHAnsi" w:hAnsiTheme="minorHAnsi" w:cstheme="minorHAnsi"/>
                <w:i/>
                <w:color w:val="0000FF"/>
                <w:sz w:val="18"/>
                <w:szCs w:val="18"/>
              </w:rPr>
              <w:t>výber z</w:t>
            </w:r>
            <w:r w:rsidR="0086757D" w:rsidRPr="008C0A82">
              <w:rPr>
                <w:rFonts w:asciiTheme="minorHAnsi" w:hAnsiTheme="minorHAnsi" w:cstheme="minorHAnsi"/>
                <w:i/>
                <w:color w:val="0000FF"/>
                <w:sz w:val="18"/>
                <w:szCs w:val="18"/>
              </w:rPr>
              <w:t> </w:t>
            </w:r>
            <w:r w:rsidRPr="008C0A82">
              <w:rPr>
                <w:rFonts w:asciiTheme="minorHAnsi" w:hAnsiTheme="minorHAnsi" w:cstheme="minorHAnsi"/>
                <w:i/>
                <w:color w:val="0000FF"/>
                <w:sz w:val="18"/>
                <w:szCs w:val="18"/>
              </w:rPr>
              <w:t>číselníka</w:t>
            </w:r>
            <w:r w:rsidR="0086757D" w:rsidRPr="008C0A82">
              <w:rPr>
                <w:rFonts w:asciiTheme="minorHAnsi" w:hAnsiTheme="minorHAnsi" w:cstheme="minorHAnsi"/>
                <w:i/>
                <w:color w:val="0000FF"/>
                <w:sz w:val="18"/>
                <w:szCs w:val="18"/>
              </w:rPr>
              <w:t xml:space="preserve"> z Prí</w:t>
            </w:r>
            <w:r w:rsidR="004A5D72" w:rsidRPr="008C0A82">
              <w:rPr>
                <w:rFonts w:asciiTheme="minorHAnsi" w:hAnsiTheme="minorHAnsi" w:cstheme="minorHAnsi"/>
                <w:i/>
                <w:color w:val="0000FF"/>
                <w:sz w:val="18"/>
                <w:szCs w:val="18"/>
              </w:rPr>
              <w:t>ru</w:t>
            </w:r>
            <w:r w:rsidR="0086757D" w:rsidRPr="008C0A82">
              <w:rPr>
                <w:rFonts w:asciiTheme="minorHAnsi" w:hAnsiTheme="minorHAnsi" w:cstheme="minorHAnsi"/>
                <w:i/>
                <w:color w:val="0000FF"/>
                <w:sz w:val="18"/>
                <w:szCs w:val="18"/>
              </w:rPr>
              <w:t>čk</w:t>
            </w:r>
            <w:r w:rsidR="004A5D72" w:rsidRPr="008C0A82">
              <w:rPr>
                <w:rFonts w:asciiTheme="minorHAnsi" w:hAnsiTheme="minorHAnsi" w:cstheme="minorHAnsi"/>
                <w:i/>
                <w:color w:val="0000FF"/>
                <w:sz w:val="18"/>
                <w:szCs w:val="18"/>
              </w:rPr>
              <w:t>y</w:t>
            </w:r>
            <w:r w:rsidR="0086757D" w:rsidRPr="008C0A82">
              <w:rPr>
                <w:rFonts w:asciiTheme="minorHAnsi" w:hAnsiTheme="minorHAnsi" w:cstheme="minorHAnsi"/>
                <w:i/>
                <w:color w:val="0000FF"/>
                <w:sz w:val="18"/>
                <w:szCs w:val="18"/>
              </w:rPr>
              <w:t xml:space="preserve"> pre žiadateľov o poskytnutie NFP</w:t>
            </w:r>
            <w:r w:rsidRPr="008C0A82">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C0A82">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C0A82">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8C0A8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4" w:author="Pečová, Renáta" w:date="2016-02-17T13:27:00Z">
              <w:r w:rsidR="00D93CCA" w:rsidRPr="0020735A">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3:28:00Z"/>
                <w:rFonts w:asciiTheme="minorHAnsi" w:hAnsiTheme="minorHAnsi" w:cstheme="minorHAnsi"/>
                <w:sz w:val="18"/>
                <w:szCs w:val="18"/>
              </w:rPr>
            </w:pPr>
            <w:r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ins w:id="6" w:author="Pečová, Renáta" w:date="2016-02-17T13:28: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7" w:author="Pečová, Renáta" w:date="2016-02-17T13:27:00Z">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xml:space="preserve">– COVPGP  </w:t>
              </w:r>
            </w:ins>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8" w:author="Pečová, Renáta" w:date="2016-02-17T13:28: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D93CCA" w:rsidRPr="002D4CDB" w:rsidRDefault="00D93CCA" w:rsidP="00D4101E">
            <w:pPr>
              <w:rPr>
                <w:rFonts w:asciiTheme="minorHAnsi" w:hAnsiTheme="minorHAnsi" w:cstheme="minorHAnsi"/>
                <w:sz w:val="18"/>
                <w:szCs w:val="18"/>
              </w:rPr>
            </w:pPr>
            <w:ins w:id="9" w:author="Pečová, Renáta" w:date="2016-02-17T13:28: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bookmarkStart w:id="10" w:name="_GoBack"/>
            <w:bookmarkEnd w:id="10"/>
            <w:ins w:id="11" w:author="Pečová, Renáta" w:date="2016-02-17T13:27:00Z">
              <w:r w:rsidR="00D93CCA">
                <w:rPr>
                  <w:rFonts w:asciiTheme="minorHAnsi" w:hAnsiTheme="minorHAnsi" w:cstheme="minorHAnsi"/>
                  <w:sz w:val="18"/>
                  <w:szCs w:val="18"/>
                </w:rPr>
                <w:t> </w:t>
              </w:r>
            </w:ins>
            <w:r w:rsidRPr="002D4CDB">
              <w:rPr>
                <w:rFonts w:asciiTheme="minorHAnsi" w:hAnsiTheme="minorHAnsi" w:cstheme="minorHAnsi"/>
                <w:sz w:val="18"/>
                <w:szCs w:val="18"/>
              </w:rPr>
              <w:t>ŠR</w:t>
            </w:r>
            <w:ins w:id="12" w:author="Pečová, Renáta" w:date="2016-02-17T13:27:00Z">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w:t>
              </w:r>
              <w:r w:rsidR="00D93CCA">
                <w:rPr>
                  <w:rFonts w:asciiTheme="minorHAnsi" w:hAnsiTheme="minorHAnsi" w:cstheme="minorHAnsi"/>
                  <w:color w:val="0000FF"/>
                  <w:sz w:val="18"/>
                  <w:szCs w:val="18"/>
                </w:rPr>
                <w:t xml:space="preserve"> </w:t>
              </w:r>
              <w:r w:rsidR="00D93CCA" w:rsidRPr="0020735A">
                <w:rPr>
                  <w:rFonts w:asciiTheme="minorHAnsi" w:hAnsiTheme="minorHAnsi" w:cstheme="minorHAnsi"/>
                  <w:color w:val="0000FF"/>
                  <w:sz w:val="18"/>
                  <w:szCs w:val="18"/>
                </w:rPr>
                <w:t>NFP</w:t>
              </w:r>
            </w:ins>
            <w:r w:rsidR="00C47274" w:rsidRPr="002D4CDB">
              <w:rPr>
                <w:rFonts w:asciiTheme="minorHAnsi" w:hAnsiTheme="minorHAnsi" w:cstheme="minorHAnsi"/>
                <w:sz w:val="18"/>
                <w:szCs w:val="18"/>
              </w:rPr>
              <w:t xml:space="preserve"> (%)</w:t>
            </w:r>
          </w:p>
        </w:tc>
        <w:tc>
          <w:tcPr>
            <w:tcW w:w="10040" w:type="dxa"/>
          </w:tcPr>
          <w:p w:rsidR="00D93CCA" w:rsidRDefault="009D314B" w:rsidP="00D93CCA">
            <w:pPr>
              <w:rPr>
                <w:ins w:id="13" w:author="Pečová, Renáta" w:date="2016-02-17T13:28: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4" w:author="Pečová, Renáta" w:date="2016-02-17T13:28:00Z">
              <w:r w:rsidR="00D93CCA">
                <w:rPr>
                  <w:rFonts w:asciiTheme="minorHAnsi" w:hAnsiTheme="minorHAnsi" w:cstheme="minorHAnsi"/>
                  <w:sz w:val="18"/>
                  <w:szCs w:val="18"/>
                </w:rPr>
                <w:t xml:space="preserve"> </w:t>
              </w:r>
              <w:r w:rsidR="00D93CCA">
                <w:rPr>
                  <w:rFonts w:asciiTheme="minorHAnsi" w:hAnsiTheme="minorHAnsi" w:cstheme="minorHAnsi"/>
                  <w:sz w:val="18"/>
                  <w:szCs w:val="18"/>
                </w:rPr>
                <w:t xml:space="preserve">. </w:t>
              </w:r>
              <w:r w:rsidR="00D93CCA" w:rsidRPr="002D4739">
                <w:rPr>
                  <w:rFonts w:asciiTheme="minorHAnsi" w:hAnsiTheme="minorHAnsi" w:cstheme="minorHAnsi"/>
                  <w:color w:val="0000FF"/>
                  <w:sz w:val="18"/>
                  <w:szCs w:val="18"/>
                </w:rPr>
                <w:t>% spolufinancovania žiadateľ uvedie podľa bodu 1.4 Vyzvania.</w:t>
              </w:r>
            </w:ins>
          </w:p>
          <w:p w:rsidR="00B10209" w:rsidRPr="002D4CDB" w:rsidRDefault="00D93CCA" w:rsidP="00D93CCA">
            <w:pPr>
              <w:rPr>
                <w:rFonts w:asciiTheme="minorHAnsi" w:hAnsiTheme="minorHAnsi" w:cstheme="minorHAnsi"/>
                <w:sz w:val="18"/>
                <w:szCs w:val="18"/>
              </w:rPr>
            </w:pPr>
            <w:ins w:id="15" w:author="Pečová, Renáta" w:date="2016-02-17T13:28: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6" w:author="Pečová, Renáta" w:date="2016-02-17T13:28: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ins w:id="17" w:author="Pečová, Renáta" w:date="2016-02-17T13:28: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D93CCA"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ins w:id="18" w:author="Pečová, Renáta" w:date="2016-02-17T13:28:00Z">
              <w:r w:rsidR="00D93CCA" w:rsidRPr="0020735A">
                <w:rPr>
                  <w:rFonts w:asciiTheme="minorHAnsi" w:hAnsiTheme="minorHAnsi" w:cstheme="minorHAnsi"/>
                  <w:color w:val="0000FF"/>
                  <w:sz w:val="18"/>
                  <w:szCs w:val="18"/>
                </w:rPr>
                <w:t xml:space="preserve">–VZ  </w:t>
              </w:r>
            </w:ins>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9" w:author="Pečová, Renáta" w:date="2016-02-17T13:28: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ins w:id="20" w:author="Pečová, Renáta" w:date="2016-02-17T13:28:00Z">
              <w:r>
                <w:rPr>
                  <w:rFonts w:asciiTheme="minorHAnsi" w:hAnsiTheme="minorHAnsi" w:cstheme="minorHAnsi"/>
                  <w:sz w:val="18"/>
                  <w:szCs w:val="18"/>
                </w:rPr>
                <w:t>Príklad: 50 €</w:t>
              </w:r>
            </w:ins>
          </w:p>
        </w:tc>
      </w:tr>
    </w:tbl>
    <w:p w:rsidR="00484EC7" w:rsidRDefault="00484EC7" w:rsidP="00F00752">
      <w:pPr>
        <w:rPr>
          <w:ins w:id="21" w:author="Pečová, Renáta" w:date="2016-02-17T13:28:00Z"/>
          <w:rFonts w:asciiTheme="minorHAnsi" w:hAnsiTheme="minorHAnsi" w:cstheme="minorHAnsi"/>
        </w:rPr>
      </w:pPr>
    </w:p>
    <w:p w:rsidR="00D93CCA" w:rsidRPr="00C676FB" w:rsidRDefault="00D93CCA" w:rsidP="00D93CCA">
      <w:pPr>
        <w:rPr>
          <w:ins w:id="22" w:author="Pečová, Renáta" w:date="2016-02-17T13:28:00Z"/>
          <w:rFonts w:cs="Times New Roman"/>
          <w:i/>
          <w:color w:val="0000FF"/>
          <w:sz w:val="18"/>
          <w:szCs w:val="18"/>
          <w:u w:val="single"/>
        </w:rPr>
      </w:pPr>
      <w:ins w:id="23" w:author="Pečová, Renáta" w:date="2016-02-17T13:28:00Z">
        <w:r w:rsidRPr="00C676FB">
          <w:rPr>
            <w:rFonts w:cs="Times New Roman"/>
            <w:i/>
            <w:color w:val="0000FF"/>
            <w:sz w:val="18"/>
            <w:szCs w:val="18"/>
            <w:u w:val="single"/>
          </w:rPr>
          <w:t>V OPII sa  používajú nasledovné výrazy a skratky:</w:t>
        </w:r>
      </w:ins>
    </w:p>
    <w:p w:rsidR="00D93CCA" w:rsidRPr="00C676FB" w:rsidRDefault="00D93CCA" w:rsidP="00D93CCA">
      <w:pPr>
        <w:spacing w:before="120"/>
        <w:rPr>
          <w:ins w:id="24" w:author="Pečová, Renáta" w:date="2016-02-17T13:28:00Z"/>
          <w:rFonts w:cs="Times New Roman"/>
          <w:i/>
          <w:color w:val="0000FF"/>
          <w:sz w:val="18"/>
          <w:szCs w:val="18"/>
        </w:rPr>
      </w:pPr>
      <w:ins w:id="25" w:author="Pečová, Renáta" w:date="2016-02-17T13:28: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D93CCA" w:rsidRPr="00D675BA" w:rsidRDefault="00D93CCA" w:rsidP="00D93CCA">
      <w:pPr>
        <w:spacing w:before="120"/>
        <w:rPr>
          <w:ins w:id="26" w:author="Pečová, Renáta" w:date="2016-02-17T13:28:00Z"/>
          <w:rFonts w:cs="Times New Roman"/>
          <w:i/>
          <w:color w:val="0000FF"/>
          <w:sz w:val="18"/>
          <w:szCs w:val="18"/>
        </w:rPr>
      </w:pPr>
      <w:ins w:id="27" w:author="Pečová, Renáta" w:date="2016-02-17T13:28: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D93CCA" w:rsidRPr="00C76654" w:rsidRDefault="00D93CCA" w:rsidP="00D93CCA">
      <w:pPr>
        <w:spacing w:before="120"/>
        <w:rPr>
          <w:ins w:id="28" w:author="Pečová, Renáta" w:date="2016-02-17T13:28:00Z"/>
          <w:rFonts w:cs="Times New Roman"/>
          <w:i/>
          <w:color w:val="0000FF"/>
          <w:sz w:val="18"/>
          <w:szCs w:val="18"/>
        </w:rPr>
      </w:pPr>
      <w:ins w:id="29" w:author="Pečová, Renáta" w:date="2016-02-17T13:28: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D93CCA" w:rsidRPr="00964D4E" w:rsidRDefault="00D93CCA" w:rsidP="00D93CCA">
      <w:pPr>
        <w:spacing w:before="120"/>
        <w:rPr>
          <w:ins w:id="30" w:author="Pečová, Renáta" w:date="2016-02-17T13:28:00Z"/>
          <w:rFonts w:cs="Times New Roman"/>
          <w:i/>
          <w:color w:val="0000FF"/>
          <w:sz w:val="18"/>
          <w:szCs w:val="18"/>
        </w:rPr>
      </w:pPr>
      <w:ins w:id="31" w:author="Pečová, Renáta" w:date="2016-02-17T13:28: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D93CCA" w:rsidRPr="00D675BA" w:rsidRDefault="00D93CCA" w:rsidP="00D93CCA">
      <w:pPr>
        <w:spacing w:before="120"/>
        <w:rPr>
          <w:ins w:id="32" w:author="Pečová, Renáta" w:date="2016-02-17T13:28:00Z"/>
          <w:rFonts w:cs="Times New Roman"/>
          <w:i/>
          <w:color w:val="0000FF"/>
          <w:sz w:val="18"/>
          <w:szCs w:val="18"/>
        </w:rPr>
      </w:pPr>
      <w:ins w:id="33" w:author="Pečová, Renáta" w:date="2016-02-17T13:28: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D93CCA" w:rsidRPr="00D675BA" w:rsidRDefault="00D93CCA" w:rsidP="00D93CCA">
      <w:pPr>
        <w:spacing w:before="120"/>
        <w:rPr>
          <w:ins w:id="34" w:author="Pečová, Renáta" w:date="2016-02-17T13:28:00Z"/>
          <w:rFonts w:cs="Times New Roman"/>
          <w:i/>
          <w:color w:val="0000FF"/>
          <w:sz w:val="18"/>
          <w:szCs w:val="18"/>
        </w:rPr>
      </w:pPr>
      <w:ins w:id="35" w:author="Pečová, Renáta" w:date="2016-02-17T13:28: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D93CCA" w:rsidRPr="00D675BA" w:rsidRDefault="00D93CCA" w:rsidP="00D93CCA">
      <w:pPr>
        <w:spacing w:before="120"/>
        <w:rPr>
          <w:ins w:id="36" w:author="Pečová, Renáta" w:date="2016-02-17T13:28:00Z"/>
          <w:rFonts w:cs="Times New Roman"/>
          <w:i/>
          <w:color w:val="0000FF"/>
          <w:sz w:val="18"/>
          <w:szCs w:val="18"/>
        </w:rPr>
      </w:pPr>
      <w:ins w:id="37" w:author="Pečová, Renáta" w:date="2016-02-17T13:28: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D93CCA" w:rsidRDefault="00D93CCA" w:rsidP="00F00752">
      <w:pPr>
        <w:rPr>
          <w:ins w:id="38" w:author="Pečová, Renáta" w:date="2016-02-17T13:28:00Z"/>
          <w:rFonts w:asciiTheme="minorHAnsi" w:hAnsiTheme="minorHAnsi" w:cstheme="minorHAnsi"/>
        </w:rPr>
      </w:pPr>
    </w:p>
    <w:p w:rsidR="00D93CCA" w:rsidRPr="002D4CDB" w:rsidRDefault="00D93CC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C0A82">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8C0A82" w:rsidRPr="002D4CDB" w:rsidRDefault="008C0A82" w:rsidP="00231C62">
            <w:pPr>
              <w:rPr>
                <w:rFonts w:asciiTheme="minorHAnsi" w:hAnsiTheme="minorHAnsi" w:cstheme="minorHAnsi"/>
                <w:b/>
                <w:bCs/>
                <w:color w:val="FFFFFF" w:themeColor="background1"/>
              </w:rPr>
            </w:pPr>
            <w:r w:rsidRPr="008C0A8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C0A82">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 xml:space="preserve">preukazujúceho právnu formu a štatutárny </w:t>
            </w:r>
            <w:r w:rsidRPr="002D4739">
              <w:rPr>
                <w:rFonts w:asciiTheme="minorHAnsi" w:hAnsiTheme="minorHAnsi"/>
                <w:sz w:val="20"/>
                <w:szCs w:val="20"/>
              </w:rPr>
              <w:lastRenderedPageBreak/>
              <w:t>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C0A82">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C0A8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C0A82">
            <w:pPr>
              <w:rPr>
                <w:rFonts w:cs="Times New Roman"/>
                <w:color w:val="000000" w:themeColor="text1"/>
                <w:sz w:val="18"/>
                <w:szCs w:val="18"/>
              </w:rPr>
            </w:pPr>
            <w:r w:rsidRPr="00BC019B">
              <w:rPr>
                <w:rFonts w:asciiTheme="minorHAnsi" w:hAnsiTheme="minorHAnsi" w:cs="Times New Roman"/>
                <w:sz w:val="20"/>
                <w:szCs w:val="20"/>
              </w:rPr>
              <w:t xml:space="preserve">Podmienka, že voči žiadateľovi nie je vedené konkurzné konanie, </w:t>
            </w:r>
            <w:r w:rsidRPr="00BC019B">
              <w:rPr>
                <w:rFonts w:asciiTheme="minorHAnsi" w:hAnsiTheme="minorHAnsi" w:cs="Times New Roman"/>
                <w:sz w:val="20"/>
                <w:szCs w:val="20"/>
              </w:rPr>
              <w:lastRenderedPageBreak/>
              <w:t>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lastRenderedPageBreak/>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C0A82">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8C0A8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C0A8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C0A82">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C0A82">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C0A8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C0A8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4B5447" w:rsidRPr="002D4CDB" w:rsidTr="004B5447">
        <w:trPr>
          <w:gridAfter w:val="1"/>
          <w:wAfter w:w="12" w:type="dxa"/>
          <w:trHeight w:val="165"/>
        </w:trPr>
        <w:tc>
          <w:tcPr>
            <w:tcW w:w="421" w:type="dxa"/>
          </w:tcPr>
          <w:p w:rsidR="004B5447" w:rsidRPr="002D4CDB" w:rsidRDefault="004B5447" w:rsidP="004B544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4B5447" w:rsidRPr="00B768E6" w:rsidRDefault="004B5447" w:rsidP="004B54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4B5447" w:rsidRPr="003A3A06" w:rsidRDefault="004B5447" w:rsidP="004B544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4B5447" w:rsidRPr="00E07F7F" w:rsidRDefault="004B5447" w:rsidP="004B544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lastRenderedPageBreak/>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86CC4">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8C0A82" w:rsidRDefault="001E21CC" w:rsidP="005D204C">
            <w:pPr>
              <w:rPr>
                <w:rFonts w:asciiTheme="minorHAnsi" w:hAnsiTheme="minorHAnsi" w:cstheme="minorHAnsi"/>
                <w:sz w:val="18"/>
                <w:szCs w:val="18"/>
                <w:highlight w:val="yellow"/>
              </w:rPr>
            </w:pPr>
            <w:r>
              <w:rPr>
                <w:rFonts w:asciiTheme="minorHAnsi" w:hAnsiTheme="minorHAnsi" w:cstheme="minorHAnsi"/>
                <w:sz w:val="18"/>
                <w:szCs w:val="18"/>
              </w:rPr>
              <w:t>25</w:t>
            </w:r>
          </w:p>
        </w:tc>
        <w:tc>
          <w:tcPr>
            <w:tcW w:w="6378" w:type="dxa"/>
          </w:tcPr>
          <w:p w:rsidR="00E00461" w:rsidRPr="001E21CC" w:rsidDel="00E00461" w:rsidRDefault="00E00461" w:rsidP="00B93A33">
            <w:pPr>
              <w:rPr>
                <w:rFonts w:cs="Times New Roman"/>
                <w:color w:val="000000" w:themeColor="text1"/>
                <w:sz w:val="18"/>
                <w:szCs w:val="18"/>
              </w:rPr>
            </w:pPr>
            <w:r w:rsidRPr="001E21CC">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F86CC4">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A73335" w:rsidRPr="002D4CDB" w:rsidTr="00A73335">
        <w:trPr>
          <w:gridAfter w:val="1"/>
          <w:wAfter w:w="12" w:type="dxa"/>
          <w:trHeight w:val="368"/>
        </w:trPr>
        <w:tc>
          <w:tcPr>
            <w:tcW w:w="421" w:type="dxa"/>
            <w:vMerge w:val="restart"/>
          </w:tcPr>
          <w:p w:rsidR="00A73335" w:rsidRPr="00165426" w:rsidRDefault="00A73335" w:rsidP="00A73335">
            <w:pPr>
              <w:rPr>
                <w:rFonts w:asciiTheme="minorHAnsi" w:hAnsiTheme="minorHAnsi" w:cstheme="minorHAnsi"/>
                <w:sz w:val="18"/>
                <w:szCs w:val="18"/>
              </w:rPr>
            </w:pPr>
            <w:r w:rsidRPr="00165426">
              <w:rPr>
                <w:rFonts w:asciiTheme="minorHAnsi" w:hAnsiTheme="minorHAnsi" w:cstheme="minorHAnsi"/>
                <w:sz w:val="18"/>
                <w:szCs w:val="18"/>
              </w:rPr>
              <w:t>26</w:t>
            </w:r>
          </w:p>
        </w:tc>
        <w:tc>
          <w:tcPr>
            <w:tcW w:w="6378" w:type="dxa"/>
            <w:vMerge w:val="restart"/>
          </w:tcPr>
          <w:p w:rsidR="00A73335" w:rsidRPr="001E21CC" w:rsidRDefault="00A73335" w:rsidP="00A73335">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A73335" w:rsidRPr="006B558C" w:rsidRDefault="00A73335" w:rsidP="00A73335">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u w:val="single"/>
              </w:rPr>
              <w:t>Príloha č. 1</w:t>
            </w:r>
            <w:r>
              <w:rPr>
                <w:rFonts w:asciiTheme="minorHAnsi" w:hAnsiTheme="minorHAnsi" w:cs="Times New Roman"/>
                <w:b/>
                <w:sz w:val="20"/>
                <w:szCs w:val="20"/>
                <w:highlight w:val="yellow"/>
                <w:u w:val="single"/>
              </w:rPr>
              <w:t>8</w:t>
            </w:r>
          </w:p>
          <w:p w:rsidR="00A73335" w:rsidRPr="00BC019B" w:rsidRDefault="00A73335" w:rsidP="00A73335">
            <w:pPr>
              <w:rPr>
                <w:rFonts w:asciiTheme="minorHAnsi" w:hAnsiTheme="minorHAnsi" w:cs="Times New Roman"/>
                <w:b/>
                <w:sz w:val="20"/>
                <w:szCs w:val="20"/>
                <w:u w:val="single"/>
              </w:rPr>
            </w:pPr>
            <w:r w:rsidRPr="006B558C">
              <w:rPr>
                <w:rFonts w:asciiTheme="minorHAnsi" w:hAnsiTheme="minorHAnsi" w:cs="Times New Roman"/>
                <w:b/>
                <w:sz w:val="20"/>
                <w:szCs w:val="20"/>
                <w:highlight w:val="yellow"/>
              </w:rPr>
              <w:t>Komplexný strategický plán udržateľného rozvoja dopravy</w:t>
            </w:r>
            <w:r w:rsidRPr="006B558C">
              <w:rPr>
                <w:rFonts w:asciiTheme="minorHAnsi" w:hAnsiTheme="minorHAnsi" w:cs="Times New Roman"/>
                <w:b/>
                <w:sz w:val="20"/>
                <w:szCs w:val="20"/>
                <w:highlight w:val="yellow"/>
                <w:u w:val="single"/>
              </w:rPr>
              <w:t xml:space="preserve"> </w:t>
            </w:r>
            <w:r>
              <w:rPr>
                <w:rFonts w:asciiTheme="minorHAnsi" w:hAnsiTheme="minorHAnsi" w:cs="Times New Roman"/>
                <w:sz w:val="20"/>
                <w:szCs w:val="20"/>
                <w:highlight w:val="yellow"/>
              </w:rPr>
              <w:t xml:space="preserve">- </w:t>
            </w:r>
            <w:r w:rsidRPr="006B558C">
              <w:rPr>
                <w:rFonts w:asciiTheme="minorHAnsi" w:hAnsiTheme="minorHAnsi" w:cs="Times New Roman"/>
                <w:sz w:val="20"/>
                <w:szCs w:val="20"/>
                <w:highlight w:val="yellow"/>
              </w:rPr>
              <w:t xml:space="preserve">preukázaný cez PUMM, </w:t>
            </w:r>
            <w:proofErr w:type="spellStart"/>
            <w:r w:rsidRPr="006B558C">
              <w:rPr>
                <w:rFonts w:asciiTheme="minorHAnsi" w:hAnsiTheme="minorHAnsi" w:cs="Times New Roman"/>
                <w:sz w:val="20"/>
                <w:szCs w:val="20"/>
                <w:highlight w:val="yellow"/>
              </w:rPr>
              <w:t>Generel</w:t>
            </w:r>
            <w:proofErr w:type="spellEnd"/>
            <w:r w:rsidRPr="006B558C">
              <w:rPr>
                <w:rFonts w:asciiTheme="minorHAnsi" w:hAnsiTheme="minorHAnsi" w:cs="Times New Roman"/>
                <w:sz w:val="20"/>
                <w:szCs w:val="20"/>
                <w:highlight w:val="yellow"/>
              </w:rPr>
              <w:t xml:space="preserve"> dopravy alebo Stanovisko JASPERS k </w:t>
            </w:r>
            <w:proofErr w:type="spellStart"/>
            <w:r w:rsidRPr="006B558C">
              <w:rPr>
                <w:rFonts w:asciiTheme="minorHAnsi" w:hAnsiTheme="minorHAnsi" w:cs="Times New Roman"/>
                <w:sz w:val="20"/>
                <w:szCs w:val="20"/>
                <w:highlight w:val="yellow"/>
              </w:rPr>
              <w:t>nerelevantnosti</w:t>
            </w:r>
            <w:proofErr w:type="spellEnd"/>
            <w:r w:rsidRPr="006B558C">
              <w:rPr>
                <w:rFonts w:asciiTheme="minorHAnsi" w:hAnsiTheme="minorHAnsi" w:cs="Times New Roman"/>
                <w:sz w:val="20"/>
                <w:szCs w:val="20"/>
                <w:highlight w:val="yellow"/>
              </w:rPr>
              <w:t xml:space="preserve"> predmetnej prílohy</w:t>
            </w:r>
            <w:r>
              <w:rPr>
                <w:rFonts w:asciiTheme="minorHAnsi" w:hAnsiTheme="minorHAnsi" w:cs="Times New Roman"/>
                <w:sz w:val="20"/>
                <w:szCs w:val="20"/>
                <w:highlight w:val="yellow"/>
              </w:rPr>
              <w:t>.</w:t>
            </w:r>
            <w:r w:rsidRPr="006B558C">
              <w:rPr>
                <w:rFonts w:asciiTheme="minorHAnsi" w:hAnsiTheme="minorHAnsi" w:cs="Times New Roman"/>
                <w:b/>
                <w:sz w:val="20"/>
                <w:szCs w:val="20"/>
                <w:highlight w:val="yellow"/>
                <w:u w:val="single"/>
              </w:rPr>
              <w:t xml:space="preserve"> </w:t>
            </w:r>
          </w:p>
        </w:tc>
      </w:tr>
      <w:tr w:rsidR="00A73335" w:rsidRPr="002D4CDB" w:rsidTr="00D853A1">
        <w:trPr>
          <w:gridAfter w:val="1"/>
          <w:wAfter w:w="12" w:type="dxa"/>
          <w:trHeight w:val="367"/>
        </w:trPr>
        <w:tc>
          <w:tcPr>
            <w:tcW w:w="421" w:type="dxa"/>
            <w:vMerge/>
          </w:tcPr>
          <w:p w:rsidR="00A73335" w:rsidRPr="00165426" w:rsidRDefault="00A73335" w:rsidP="00A73335">
            <w:pPr>
              <w:rPr>
                <w:rFonts w:asciiTheme="minorHAnsi" w:hAnsiTheme="minorHAnsi" w:cstheme="minorHAnsi"/>
                <w:sz w:val="18"/>
                <w:szCs w:val="18"/>
              </w:rPr>
            </w:pPr>
          </w:p>
        </w:tc>
        <w:tc>
          <w:tcPr>
            <w:tcW w:w="6378" w:type="dxa"/>
            <w:vMerge/>
          </w:tcPr>
          <w:p w:rsidR="00A73335" w:rsidRPr="006B558C" w:rsidRDefault="00A73335" w:rsidP="00A73335">
            <w:pPr>
              <w:rPr>
                <w:rFonts w:asciiTheme="minorHAnsi" w:hAnsiTheme="minorHAnsi" w:cs="Times New Roman"/>
                <w:sz w:val="20"/>
                <w:szCs w:val="20"/>
              </w:rPr>
            </w:pPr>
          </w:p>
        </w:tc>
        <w:tc>
          <w:tcPr>
            <w:tcW w:w="7229" w:type="dxa"/>
          </w:tcPr>
          <w:p w:rsidR="00A73335" w:rsidRDefault="00A73335" w:rsidP="00A73335">
            <w:pPr>
              <w:rPr>
                <w:rFonts w:asciiTheme="minorHAnsi" w:hAnsiTheme="minorHAnsi" w:cs="Times New Roman"/>
                <w:b/>
                <w:sz w:val="20"/>
                <w:szCs w:val="20"/>
                <w:highlight w:val="yellow"/>
                <w:u w:val="single"/>
              </w:rPr>
            </w:pPr>
            <w:r>
              <w:rPr>
                <w:rFonts w:asciiTheme="minorHAnsi" w:hAnsiTheme="minorHAnsi" w:cs="Times New Roman"/>
                <w:b/>
                <w:sz w:val="20"/>
                <w:szCs w:val="20"/>
                <w:highlight w:val="yellow"/>
                <w:u w:val="single"/>
              </w:rPr>
              <w:t>Príloha č.19</w:t>
            </w:r>
          </w:p>
          <w:p w:rsidR="00A73335" w:rsidRPr="00282CC3" w:rsidRDefault="00A73335" w:rsidP="00A73335">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 xml:space="preserve">voči žiadateľovi nie je vedený výkon rozhodnutia, </w:t>
            </w:r>
          </w:p>
          <w:p w:rsidR="005206F0" w:rsidRPr="008C0A82"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D93CCA">
      <w:rPr>
        <w:rFonts w:eastAsia="Times New Roman" w:cs="Times New Roman"/>
        <w:noProof/>
        <w:szCs w:val="24"/>
        <w:lang w:eastAsia="sk-SK"/>
      </w:rPr>
      <w:t>7</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65EF7258" wp14:editId="2E0280C6">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112E780" wp14:editId="3D47DC7D">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E21CC"/>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B5447"/>
    <w:rsid w:val="004C1117"/>
    <w:rsid w:val="004D05FD"/>
    <w:rsid w:val="004D25E1"/>
    <w:rsid w:val="004D393A"/>
    <w:rsid w:val="004D426D"/>
    <w:rsid w:val="004E60E8"/>
    <w:rsid w:val="004F2563"/>
    <w:rsid w:val="004F3115"/>
    <w:rsid w:val="00510642"/>
    <w:rsid w:val="00515690"/>
    <w:rsid w:val="005206F0"/>
    <w:rsid w:val="00520771"/>
    <w:rsid w:val="0052269D"/>
    <w:rsid w:val="005237F3"/>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0A82"/>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73335"/>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93CCA"/>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6CC4"/>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1C645-BB45-4CBE-9EAB-BF329C1E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5373</Words>
  <Characters>30632</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13</cp:revision>
  <cp:lastPrinted>2014-11-06T07:47:00Z</cp:lastPrinted>
  <dcterms:created xsi:type="dcterms:W3CDTF">2016-01-24T19:04:00Z</dcterms:created>
  <dcterms:modified xsi:type="dcterms:W3CDTF">2016-02-17T12:29:00Z</dcterms:modified>
</cp:coreProperties>
</file>